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2EAA1AF6"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Tellija), mida esindab </w:t>
      </w:r>
      <w:r>
        <w:rPr>
          <w:rFonts w:ascii="Times New Roman" w:hAnsi="Times New Roman" w:cs="Times New Roman"/>
          <w:sz w:val="24"/>
          <w:szCs w:val="24"/>
        </w:rPr>
        <w:t>Transpor</w:t>
      </w:r>
      <w:r w:rsidR="005A7089">
        <w:rPr>
          <w:rFonts w:ascii="Times New Roman" w:hAnsi="Times New Roman" w:cs="Times New Roman"/>
          <w:sz w:val="24"/>
          <w:szCs w:val="24"/>
        </w:rPr>
        <w:t>d</w:t>
      </w:r>
      <w:r>
        <w:rPr>
          <w:rFonts w:ascii="Times New Roman" w:hAnsi="Times New Roman" w:cs="Times New Roman"/>
          <w:sz w:val="24"/>
          <w:szCs w:val="24"/>
        </w:rPr>
        <w:t xml:space="preserve">iameti </w:t>
      </w:r>
      <w:r w:rsidR="00FE3EA2" w:rsidRPr="002F3CB7">
        <w:rPr>
          <w:rFonts w:ascii="Times New Roman" w:hAnsi="Times New Roman" w:cs="Times New Roman"/>
          <w:sz w:val="24"/>
          <w:szCs w:val="24"/>
        </w:rPr>
        <w:t xml:space="preserve">peadirektor/ </w:t>
      </w:r>
      <w:r w:rsidR="00FE3EA2" w:rsidRPr="002F3CB7">
        <w:rPr>
          <w:rFonts w:ascii="Times New Roman" w:hAnsi="Times New Roman" w:cs="Times New Roman"/>
          <w:sz w:val="24"/>
          <w:szCs w:val="24"/>
          <w:highlight w:val="yellow"/>
        </w:rPr>
        <w:t xml:space="preserve">mida volituse alusel esindab </w:t>
      </w:r>
      <w:r>
        <w:rPr>
          <w:rFonts w:ascii="Times New Roman" w:hAnsi="Times New Roman" w:cs="Times New Roman"/>
          <w:sz w:val="24"/>
          <w:szCs w:val="24"/>
          <w:highlight w:val="yellow"/>
        </w:rPr>
        <w:t>Transpordiamet</w:t>
      </w:r>
      <w:r w:rsidRPr="002F3CB7">
        <w:rPr>
          <w:rFonts w:ascii="Times New Roman" w:hAnsi="Times New Roman" w:cs="Times New Roman"/>
          <w:sz w:val="24"/>
          <w:szCs w:val="24"/>
          <w:highlight w:val="yellow"/>
        </w:rPr>
        <w:t>i</w:t>
      </w:r>
      <w:r w:rsidRPr="002F3CB7">
        <w:rPr>
          <w:rFonts w:ascii="Times New Roman" w:hAnsi="Times New Roman" w:cs="Times New Roman"/>
          <w:sz w:val="24"/>
          <w:szCs w:val="24"/>
        </w:rPr>
        <w:t xml:space="preserve"> </w:t>
      </w:r>
      <w:r w:rsidR="00FE3EA2" w:rsidRPr="002F3CB7">
        <w:rPr>
          <w:rFonts w:ascii="Times New Roman" w:hAnsi="Times New Roman" w:cs="Times New Roman"/>
          <w:sz w:val="24"/>
          <w:szCs w:val="24"/>
        </w:rPr>
        <w:t>………</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registrikoodiga ……………, asukohaga …………………… (edaspidi Insener), mida esindab juhatuse liige</w:t>
      </w:r>
      <w:r w:rsidRPr="002F3CB7">
        <w:rPr>
          <w:rFonts w:ascii="Times New Roman" w:hAnsi="Times New Roman" w:cs="Times New Roman"/>
          <w:sz w:val="24"/>
          <w:szCs w:val="24"/>
          <w:highlight w:val="yellow"/>
        </w:rPr>
        <w:t>/mida 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11E7444A" w:rsidR="005B2618" w:rsidRPr="00FE3EA2" w:rsidRDefault="00477903" w:rsidP="00354601">
      <w:pPr>
        <w:pStyle w:val="Laad2"/>
        <w:ind w:left="709" w:hanging="709"/>
        <w:contextualSpacing w:val="0"/>
      </w:pPr>
      <w:r w:rsidRPr="00FE3EA2">
        <w:t>Lepingu esemeks on</w:t>
      </w:r>
      <w:bookmarkStart w:id="0" w:name="_Hlk95122376"/>
      <w:r w:rsidR="00500DBF">
        <w:t xml:space="preserve"> </w:t>
      </w:r>
      <w:r w:rsidR="00500DBF">
        <w:rPr>
          <w:bCs/>
          <w:iCs/>
        </w:rPr>
        <w:t xml:space="preserve">pindamistööde Harju ja Rapla maakondades 2022. aastal </w:t>
      </w:r>
      <w:r w:rsidR="004C109B">
        <w:t>omanikujärelevalve teostamine</w:t>
      </w:r>
      <w:bookmarkEnd w:id="0"/>
      <w:r w:rsidR="00C1642B" w:rsidRPr="00FE3EA2">
        <w:t xml:space="preserv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541F08" w:rsidRDefault="00477903" w:rsidP="00354601">
      <w:pPr>
        <w:pStyle w:val="Laad3"/>
        <w:ind w:left="709" w:hanging="709"/>
      </w:pPr>
      <w:r w:rsidRPr="00541F08">
        <w:t xml:space="preserve">Lisa 1 </w:t>
      </w:r>
      <w:r w:rsidR="00661642" w:rsidRPr="00541F08">
        <w:t>–</w:t>
      </w:r>
      <w:r w:rsidR="00E84E0F" w:rsidRPr="00541F08">
        <w:t xml:space="preserve"> Nõuded Inseneri meeskonnale;</w:t>
      </w:r>
    </w:p>
    <w:p w14:paraId="7DEEF487" w14:textId="77777777" w:rsidR="00477903" w:rsidRPr="00541F08" w:rsidRDefault="00477903" w:rsidP="00354601">
      <w:pPr>
        <w:pStyle w:val="Laad3"/>
        <w:ind w:left="709" w:hanging="709"/>
      </w:pPr>
      <w:r w:rsidRPr="00541F08">
        <w:t>Lisa 2</w:t>
      </w:r>
      <w:r w:rsidR="00E84E0F" w:rsidRPr="00541F08">
        <w:t xml:space="preserve"> </w:t>
      </w:r>
      <w:r w:rsidR="00661642" w:rsidRPr="00541F08">
        <w:t>–</w:t>
      </w:r>
      <w:r w:rsidRPr="00541F08">
        <w:t xml:space="preserve"> </w:t>
      </w:r>
      <w:r w:rsidR="00E84E0F" w:rsidRPr="00541F08">
        <w:t>Tellija eritingimused</w:t>
      </w:r>
      <w:r w:rsidRPr="00541F08">
        <w:t>;</w:t>
      </w:r>
    </w:p>
    <w:p w14:paraId="5327DB46" w14:textId="363F6476" w:rsidR="00661642" w:rsidRPr="00541F08" w:rsidRDefault="00477903" w:rsidP="00354601">
      <w:pPr>
        <w:pStyle w:val="Laad3"/>
        <w:ind w:left="709" w:hanging="709"/>
      </w:pPr>
      <w:r w:rsidRPr="00541F08">
        <w:t>Lisa 3</w:t>
      </w:r>
      <w:r w:rsidR="00E84E0F" w:rsidRPr="00541F08">
        <w:t xml:space="preserve"> </w:t>
      </w:r>
      <w:r w:rsidR="00661642" w:rsidRPr="00541F08">
        <w:t>–</w:t>
      </w:r>
      <w:r w:rsidRPr="00541F08">
        <w:t xml:space="preserve"> </w:t>
      </w:r>
      <w:r w:rsidR="007D7FF5" w:rsidRPr="00541F08">
        <w:t>Hinnapakkumus</w:t>
      </w:r>
      <w:r w:rsidR="009B20A7">
        <w:t>;</w:t>
      </w:r>
    </w:p>
    <w:p w14:paraId="3B13EC90" w14:textId="77777777" w:rsidR="00477903" w:rsidRPr="00541F08" w:rsidRDefault="00477903" w:rsidP="00354601">
      <w:pPr>
        <w:pStyle w:val="Laad3"/>
        <w:ind w:left="709" w:hanging="709"/>
      </w:pPr>
      <w:r w:rsidRPr="00541F08">
        <w:t xml:space="preserve">Lisa </w:t>
      </w:r>
      <w:r w:rsidR="00F97271" w:rsidRPr="00541F08">
        <w:t>4</w:t>
      </w:r>
      <w:r w:rsidRPr="00541F08">
        <w:t xml:space="preserve"> </w:t>
      </w:r>
      <w:r w:rsidR="00661642" w:rsidRPr="00541F08">
        <w:t>–</w:t>
      </w:r>
      <w:r w:rsidRPr="00541F08">
        <w:t xml:space="preserve"> Akt leppetrahvi määramise kohta</w:t>
      </w:r>
      <w:r w:rsidR="00E84E0F" w:rsidRPr="00541F08">
        <w:t>;</w:t>
      </w:r>
    </w:p>
    <w:p w14:paraId="3F0B08DE" w14:textId="35B91385" w:rsidR="00477903" w:rsidRPr="00541F08" w:rsidRDefault="00477903" w:rsidP="00354601">
      <w:pPr>
        <w:pStyle w:val="Laad3"/>
        <w:ind w:left="709" w:hanging="709"/>
      </w:pPr>
      <w:r w:rsidRPr="00541F08">
        <w:t xml:space="preserve">Lisa </w:t>
      </w:r>
      <w:r w:rsidR="005E4145" w:rsidRPr="00541F08">
        <w:t>5</w:t>
      </w:r>
      <w:r w:rsidR="00E84E0F" w:rsidRPr="00541F08">
        <w:t xml:space="preserve"> </w:t>
      </w:r>
      <w:r w:rsidR="00661642" w:rsidRPr="00541F08">
        <w:t>–</w:t>
      </w:r>
      <w:r w:rsidRPr="00541F08">
        <w:t xml:space="preserve"> Järelevalve akt</w:t>
      </w:r>
      <w:r w:rsidR="00E84E0F" w:rsidRPr="00541F08">
        <w:t>;</w:t>
      </w:r>
    </w:p>
    <w:p w14:paraId="255FF3FB" w14:textId="38FDCE52" w:rsidR="00661642" w:rsidRPr="00541F08" w:rsidRDefault="00661642" w:rsidP="00354601">
      <w:pPr>
        <w:pStyle w:val="Laad3"/>
        <w:ind w:left="709" w:hanging="709"/>
      </w:pPr>
      <w:r w:rsidRPr="00541F08">
        <w:t xml:space="preserve">Lisa </w:t>
      </w:r>
      <w:r w:rsidR="005E4145" w:rsidRPr="00541F08">
        <w:t>6</w:t>
      </w:r>
      <w:r w:rsidRPr="00541F08">
        <w:t xml:space="preserve"> – </w:t>
      </w:r>
      <w:r w:rsidR="00340E66" w:rsidRPr="00541F08">
        <w:t>Enimlevinud kontroll- ja vastuvõtutoimingute loetelu</w:t>
      </w:r>
      <w:r w:rsidR="009B20A7">
        <w:t>;</w:t>
      </w:r>
    </w:p>
    <w:p w14:paraId="554BF986" w14:textId="7BE0F641" w:rsidR="00770587" w:rsidRPr="00541F08" w:rsidRDefault="00770587" w:rsidP="00354601">
      <w:pPr>
        <w:pStyle w:val="Laad3"/>
        <w:ind w:left="709" w:hanging="709"/>
      </w:pPr>
      <w:r w:rsidRPr="00541F08">
        <w:t>Lisa 7</w:t>
      </w:r>
      <w:r w:rsidR="009B20A7">
        <w:t xml:space="preserve"> </w:t>
      </w:r>
      <w:r w:rsidR="002A6EF5" w:rsidRPr="00541F08">
        <w:t>–</w:t>
      </w:r>
      <w:r w:rsidRPr="00541F08">
        <w:t xml:space="preserve"> </w:t>
      </w:r>
      <w:r w:rsidR="00340E66" w:rsidRPr="00541F08">
        <w:t>Hankemenetluse käigus Tellija poolt antud selgitused (vajadusel)</w:t>
      </w:r>
      <w:r w:rsidR="009B20A7">
        <w:t>.</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1C84A21C" w14:textId="2CC22F07" w:rsidR="00FE3EA2" w:rsidRPr="00AD33F0" w:rsidRDefault="00477903" w:rsidP="00050D7A">
      <w:pPr>
        <w:pStyle w:val="Laad2"/>
        <w:ind w:left="709" w:hanging="709"/>
        <w:contextualSpacing w:val="0"/>
      </w:pPr>
      <w:r w:rsidRPr="00AD33F0">
        <w:t xml:space="preserve">Samuti juhinduvad Pooled </w:t>
      </w:r>
      <w:r w:rsidR="00050D7A" w:rsidRPr="00AD33F0">
        <w:t>„</w:t>
      </w:r>
      <w:r w:rsidR="00050D7A" w:rsidRPr="00AD33F0">
        <w:rPr>
          <w:bCs/>
          <w:iCs/>
        </w:rPr>
        <w:t>Pindamistööd Harju ja Rapla maakondades 2022</w:t>
      </w:r>
      <w:r w:rsidR="00DE77A6">
        <w:rPr>
          <w:bCs/>
          <w:iCs/>
        </w:rPr>
        <w:t>. aastal</w:t>
      </w:r>
      <w:r w:rsidR="00050D7A" w:rsidRPr="00AD33F0">
        <w:rPr>
          <w:bCs/>
          <w:iCs/>
        </w:rPr>
        <w:t xml:space="preserve">“ </w:t>
      </w:r>
      <w:r w:rsidR="00050D7A" w:rsidRPr="00AD33F0">
        <w:t xml:space="preserve"> </w:t>
      </w:r>
      <w:r w:rsidR="005B2618" w:rsidRPr="00AD33F0">
        <w:t xml:space="preserve"> </w:t>
      </w:r>
      <w:r w:rsidR="00E346D8" w:rsidRPr="00AD33F0">
        <w:t>ehitustöö</w:t>
      </w:r>
      <w:r w:rsidRPr="00AD33F0">
        <w:t xml:space="preserve"> töövõtulepingust </w:t>
      </w:r>
      <w:r w:rsidR="009652CE" w:rsidRPr="00AD33F0">
        <w:t>koos lisadega</w:t>
      </w:r>
      <w:r w:rsidR="00EC40A0" w:rsidRPr="00AD33F0">
        <w:t xml:space="preserve"> (edaspidi Töövõtuleping)</w:t>
      </w:r>
      <w:r w:rsidR="00736080">
        <w:t>, kättesaadav Riigihangete Registrist viitenumbri 244727 alt).</w:t>
      </w:r>
    </w:p>
    <w:p w14:paraId="23E0E87E" w14:textId="74DFD28D" w:rsidR="00FE3EA2" w:rsidRPr="002F3CB7" w:rsidRDefault="00E86CE4" w:rsidP="00E86CE4">
      <w:pPr>
        <w:pStyle w:val="Laad2"/>
        <w:ind w:left="709" w:hanging="709"/>
        <w:contextualSpacing w:val="0"/>
      </w:pPr>
      <w:bookmarkStart w:id="1" w:name="_Hlk95383851"/>
      <w:r w:rsidRPr="00AD33F0">
        <w:t xml:space="preserve">Leping on sõlmitud </w:t>
      </w:r>
      <w:r w:rsidR="009B20A7">
        <w:t>väike</w:t>
      </w:r>
      <w:r w:rsidRPr="00AD33F0">
        <w:t xml:space="preserve">hanke </w:t>
      </w:r>
      <w:r>
        <w:t>(hinnapäringu)</w:t>
      </w:r>
      <w:bookmarkEnd w:id="1"/>
      <w:r w:rsidR="00477903" w:rsidRPr="00FE3EA2">
        <w:t xml:space="preserve"> </w:t>
      </w:r>
      <w:bookmarkStart w:id="2" w:name="_Hlk95384259"/>
      <w:r>
        <w:t>„</w:t>
      </w:r>
      <w:bookmarkStart w:id="3" w:name="_Hlk95384338"/>
      <w:r>
        <w:t xml:space="preserve">Riigiteede </w:t>
      </w:r>
      <w:r>
        <w:rPr>
          <w:bCs/>
          <w:iCs/>
        </w:rPr>
        <w:t>p</w:t>
      </w:r>
      <w:r w:rsidRPr="00FE32A4">
        <w:rPr>
          <w:bCs/>
          <w:iCs/>
        </w:rPr>
        <w:t>indamistööd</w:t>
      </w:r>
      <w:r w:rsidR="00AD33F0">
        <w:rPr>
          <w:bCs/>
          <w:iCs/>
        </w:rPr>
        <w:t>e</w:t>
      </w:r>
      <w:r w:rsidR="00AD33F0" w:rsidRPr="00AD33F0">
        <w:t xml:space="preserve"> </w:t>
      </w:r>
      <w:r w:rsidR="00AD33F0">
        <w:t>omanikujärelevalve</w:t>
      </w:r>
      <w:r w:rsidRPr="00FE32A4">
        <w:rPr>
          <w:bCs/>
          <w:iCs/>
        </w:rPr>
        <w:t xml:space="preserve"> Harju ja Rapla maakondades 2022</w:t>
      </w:r>
      <w:r w:rsidR="00AD33F0">
        <w:rPr>
          <w:bCs/>
          <w:iCs/>
        </w:rPr>
        <w:t>.</w:t>
      </w:r>
      <w:r w:rsidR="00110E29">
        <w:rPr>
          <w:bCs/>
          <w:iCs/>
        </w:rPr>
        <w:t xml:space="preserve"> </w:t>
      </w:r>
      <w:r w:rsidR="00AD33F0">
        <w:rPr>
          <w:bCs/>
          <w:iCs/>
        </w:rPr>
        <w:t>a</w:t>
      </w:r>
      <w:r w:rsidR="00DE77A6">
        <w:rPr>
          <w:bCs/>
          <w:iCs/>
        </w:rPr>
        <w:t>astal</w:t>
      </w:r>
      <w:bookmarkEnd w:id="3"/>
      <w:r>
        <w:t xml:space="preserve">“  </w:t>
      </w:r>
      <w:bookmarkEnd w:id="2"/>
      <w:r w:rsidR="00AD33F0">
        <w:t>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777FE05E" w14:textId="48C48DFE" w:rsidR="00DB3557" w:rsidRPr="000F5CEF" w:rsidRDefault="00477903" w:rsidP="000F5CEF">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7FCF63D7" w14:textId="6410DB5A" w:rsidR="005B2618" w:rsidRPr="00206F24" w:rsidRDefault="005B2618" w:rsidP="00C96C95">
      <w:pPr>
        <w:pStyle w:val="Laad2"/>
        <w:ind w:left="720" w:hanging="702"/>
      </w:pPr>
      <w:r w:rsidRPr="00206F24">
        <w:t xml:space="preserve">Lepingus kindlaksmääratud ülesannete täitmise tähtaeg alates Tellija Projektijuhi Alustamisekorralduses märgitud kuupäevast on </w:t>
      </w:r>
      <w:r w:rsidR="000F5CEF" w:rsidRPr="00206F24">
        <w:t>40</w:t>
      </w:r>
      <w:r w:rsidRPr="00206F24">
        <w:t xml:space="preserve"> kuud, millest </w:t>
      </w:r>
      <w:r w:rsidR="000F5CEF" w:rsidRPr="00206F24">
        <w:t>4</w:t>
      </w:r>
      <w:r w:rsidRPr="00206F24">
        <w:t xml:space="preserve"> kuud on Lepingus kindlaksmääratud ülesannete täitmiseks enne garantiiperioodi algust ja </w:t>
      </w:r>
      <w:r w:rsidR="000F5CEF" w:rsidRPr="00206F24">
        <w:t>36</w:t>
      </w:r>
      <w:r w:rsidRPr="00206F24">
        <w:t xml:space="preserve"> kuud alates garantiiperioodi algusest.</w:t>
      </w:r>
    </w:p>
    <w:p w14:paraId="52362C4F" w14:textId="77777777" w:rsidR="00477903" w:rsidRPr="0029393C" w:rsidRDefault="00477903" w:rsidP="00C96C95">
      <w:pPr>
        <w:pStyle w:val="Laad2"/>
        <w:ind w:left="720" w:hanging="702"/>
      </w:pPr>
      <w:r w:rsidRPr="0029393C">
        <w:lastRenderedPageBreak/>
        <w:t>Kõik muud tähtajad sätestatakse Lepingu Lisas 2</w:t>
      </w:r>
      <w:r w:rsidR="001F1848" w:rsidRPr="0029393C">
        <w:t>.</w:t>
      </w:r>
    </w:p>
    <w:p w14:paraId="7F405924" w14:textId="419F2203" w:rsidR="005B2618" w:rsidRPr="00E42828" w:rsidRDefault="005B2618" w:rsidP="00E42828">
      <w:pPr>
        <w:pStyle w:val="Laad2"/>
        <w:numPr>
          <w:ilvl w:val="0"/>
          <w:numId w:val="0"/>
        </w:numPr>
        <w:contextualSpacing w:val="0"/>
        <w:rPr>
          <w:highlight w:val="yellow"/>
        </w:rPr>
      </w:pPr>
      <w:r w:rsidRPr="00FE3EA2">
        <w:t xml:space="preserve">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4"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4"/>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35C6BA6B"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43470B">
        <w:t xml:space="preserve"> </w:t>
      </w:r>
      <w:r w:rsidR="0043470B" w:rsidRPr="00CF3C3C">
        <w:t xml:space="preserve">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6F476D7D" w14:textId="145BE3A3" w:rsidR="008F34E0" w:rsidRDefault="00FE3EA2" w:rsidP="00A74C47">
      <w:pPr>
        <w:pStyle w:val="Laad3"/>
        <w:ind w:left="709" w:hanging="709"/>
      </w:pPr>
      <w:r w:rsidRPr="002F3CB7">
        <w:t>Informeerida viivitamatult Tellijat Teenuse osutamise käigus tekkinud probleemidest;</w:t>
      </w:r>
      <w:bookmarkStart w:id="5" w:name="_Hlk10015464"/>
    </w:p>
    <w:bookmarkEnd w:id="5"/>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40C49ACC" w:rsidR="004905F4" w:rsidRPr="00FE3EA2" w:rsidRDefault="00F97271" w:rsidP="00354601">
      <w:pPr>
        <w:pStyle w:val="Laad2"/>
        <w:ind w:left="709" w:hanging="709"/>
        <w:contextualSpacing w:val="0"/>
      </w:pPr>
      <w:bookmarkStart w:id="6"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(teostatud)</w:t>
      </w:r>
      <w:r w:rsidRPr="00FE3EA2">
        <w:t xml:space="preserve"> Teenuse eest tundides</w:t>
      </w:r>
      <w:r w:rsidR="007B61DF">
        <w:t>.</w:t>
      </w:r>
      <w:r w:rsidRPr="00FE3EA2">
        <w:t xml:space="preserve"> </w:t>
      </w:r>
      <w:bookmarkStart w:id="7" w:name="_Hlk95385713"/>
      <w:r w:rsidRPr="00FE3EA2">
        <w:t xml:space="preserve">Lepingu orienteeruv </w:t>
      </w:r>
      <w:r w:rsidR="00477903" w:rsidRPr="00FE3EA2">
        <w:t>maksumus on</w:t>
      </w:r>
      <w:r w:rsidR="00C1642B" w:rsidRPr="00FE3EA2">
        <w:t xml:space="preserve"> </w:t>
      </w:r>
      <w:r w:rsidR="00A43842">
        <w:t>…</w:t>
      </w:r>
      <w:r w:rsidR="00477903" w:rsidRPr="00FE3EA2">
        <w:t xml:space="preserve"> eurot, millele lisandub käibemaks 20% summas </w:t>
      </w:r>
      <w:r w:rsidR="00A43842">
        <w:t>…</w:t>
      </w:r>
      <w:r w:rsidR="00477903" w:rsidRPr="00FE3EA2">
        <w:t xml:space="preserve"> eurot, kokku </w:t>
      </w:r>
      <w:r w:rsidR="00A43842">
        <w:t>…</w:t>
      </w:r>
      <w:r w:rsidR="00477903" w:rsidRPr="00FE3EA2">
        <w:t xml:space="preserve"> eurot (edaspidi Tasu)</w:t>
      </w:r>
      <w:r w:rsidR="00C1642B" w:rsidRPr="00FE3EA2">
        <w:t>.</w:t>
      </w:r>
    </w:p>
    <w:bookmarkEnd w:id="7"/>
    <w:p w14:paraId="6A5E08F4" w14:textId="1F2DEEA3"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w:t>
      </w:r>
      <w:r w:rsidR="00F438F7">
        <w:t xml:space="preserve">b </w:t>
      </w:r>
      <w:r w:rsidR="002846D7" w:rsidRPr="00D0598A">
        <w:t>järgmist</w:t>
      </w:r>
      <w:r w:rsidR="00B224A4" w:rsidRPr="00D0598A">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w:t>
      </w:r>
      <w:r w:rsidR="004905F4" w:rsidRPr="00FE3EA2">
        <w:lastRenderedPageBreak/>
        <w:t xml:space="preserve">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54E5EA58" w14:textId="011887F4" w:rsidR="00B224A4" w:rsidRPr="00FE3EA2" w:rsidRDefault="00B224A4" w:rsidP="00433372">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00816161">
        <w:t>3</w:t>
      </w:r>
      <w:r w:rsidRPr="00F348B6">
        <w:t>.</w:t>
      </w:r>
      <w:r w:rsidR="000048C0">
        <w:t>9</w:t>
      </w:r>
      <w:r w:rsidR="00AA7BD1" w:rsidRPr="00F348B6">
        <w:t>.1.</w:t>
      </w:r>
      <w:r w:rsidR="000743EA" w:rsidRPr="00F348B6">
        <w:t xml:space="preserve"> ja </w:t>
      </w:r>
      <w:r w:rsidR="00816161">
        <w:t>3</w:t>
      </w:r>
      <w:r w:rsidR="000743EA" w:rsidRPr="00F348B6">
        <w:t>.</w:t>
      </w:r>
      <w:r w:rsidR="000048C0">
        <w:t>9</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8" w:name="_Hlk496624507"/>
      <w:bookmarkStart w:id="9"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8"/>
    </w:p>
    <w:bookmarkEnd w:id="9"/>
    <w:p w14:paraId="721C192D" w14:textId="542CC038" w:rsidR="00AE6816" w:rsidRDefault="00AE6816" w:rsidP="00354601">
      <w:pPr>
        <w:pStyle w:val="Laad3"/>
        <w:ind w:left="709" w:hanging="709"/>
      </w:pPr>
      <w:r w:rsidRPr="00AE6816">
        <w:t>Teenuse raames tuleb Inseneri</w:t>
      </w:r>
      <w:r w:rsidR="00DB5248">
        <w:t>l</w:t>
      </w:r>
      <w:r w:rsidRPr="00AE6816">
        <w:t xml:space="preserve"> vajadusel teostada liikluskorralduse kontroll</w:t>
      </w:r>
      <w:r w:rsidR="00B03DF7">
        <w:t>i</w:t>
      </w:r>
      <w:r w:rsidRPr="00AE6816">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rsidRPr="00AE6816">
        <w:t xml:space="preserve">öövõtjale ja liikluskorralduse kontrolli raporti järgmisel tööpäeval Tellijale. Liikluskorralduse kontrolli eest tasutakse igakordselt </w:t>
      </w:r>
      <w:r w:rsidR="00433372">
        <w:t>3</w:t>
      </w:r>
      <w:r w:rsidRPr="00AE6816">
        <w:t xml:space="preserve"> tunni ulatuses.</w:t>
      </w:r>
    </w:p>
    <w:p w14:paraId="4CF5F91B" w14:textId="4F6BC19B"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2CA04262"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FE3EA2" w:rsidRDefault="00477903" w:rsidP="00354601">
      <w:pPr>
        <w:pStyle w:val="Laad2"/>
        <w:ind w:left="709" w:hanging="709"/>
        <w:contextualSpacing w:val="0"/>
      </w:pPr>
      <w:r w:rsidRPr="00FE3EA2">
        <w:lastRenderedPageBreak/>
        <w:t xml:space="preserve">Tellija esindaja kontrollib saadud dokumendid üle ja kirjutab akti alla kolme </w:t>
      </w:r>
      <w:r w:rsidR="00881EB9" w:rsidRPr="007D286C">
        <w:t>töö</w:t>
      </w:r>
      <w:r w:rsidRPr="00FE3EA2">
        <w:t xml:space="preserve">päeva jooksul akti saamisest või esitab sama aja jooksul </w:t>
      </w:r>
      <w:r w:rsidRPr="00494F7D">
        <w:t xml:space="preserve">Insenerile </w:t>
      </w:r>
      <w:r w:rsidRPr="00FE3EA2">
        <w:t>kirjalikult ettepaneku</w:t>
      </w:r>
      <w:r w:rsidR="0082374A" w:rsidRPr="00FE3EA2">
        <w:t>d saadud dokumentide muutmiseks.</w:t>
      </w:r>
    </w:p>
    <w:p w14:paraId="1CB7D245" w14:textId="5A1C4C51" w:rsidR="00DE7779" w:rsidRPr="00F348B6" w:rsidRDefault="00477903" w:rsidP="006C59B1">
      <w:pPr>
        <w:pStyle w:val="Laad2"/>
        <w:ind w:left="709" w:hanging="709"/>
        <w:contextualSpacing w:val="0"/>
      </w:pPr>
      <w:r w:rsidRPr="00FE3EA2">
        <w:t>Kui Insener</w:t>
      </w:r>
      <w:r w:rsidRPr="00494F7D">
        <w:t xml:space="preserve"> </w:t>
      </w:r>
      <w:r w:rsidRPr="00FE3EA2">
        <w:t xml:space="preserve">ei ole Tellija esindaja ettepanekuga nõus, siis esitab ta oma vastuväited kolme </w:t>
      </w:r>
      <w:r w:rsidR="00881EB9" w:rsidRPr="007D286C">
        <w:t>töö</w:t>
      </w:r>
      <w:r w:rsidRPr="00FE3EA2">
        <w:t>päeva jooksul alates ettepanekute saamisest Tellijale ning need lahendatakse Inseneri ja Tellij</w:t>
      </w:r>
      <w:r w:rsidR="0082374A" w:rsidRPr="00FE3EA2">
        <w:t>a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5C3496AF"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w:t>
      </w:r>
      <w:r w:rsidR="006C59B1">
        <w:t>,</w:t>
      </w:r>
      <w:r w:rsidR="00CA0026" w:rsidRPr="00FE3EA2">
        <w:t xml:space="preserve">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768B5A1A" w:rsidR="00EF64C5" w:rsidRDefault="00EF64C5" w:rsidP="00354601">
      <w:pPr>
        <w:pStyle w:val="Laad2"/>
        <w:ind w:left="709" w:hanging="709"/>
      </w:pPr>
      <w:r w:rsidRPr="00FE3EA2">
        <w:t xml:space="preserve">Vähendatud Täitmistagatis jääb Garantiiaegseks tagatiseks </w:t>
      </w:r>
      <w:r w:rsidR="00A34ACB">
        <w:t>36</w:t>
      </w:r>
      <w:r w:rsidRPr="00FE3EA2">
        <w:t xml:space="preserve">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6"/>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lastRenderedPageBreak/>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6AAAAA63" w:rsidR="00B61A03" w:rsidRDefault="00477903" w:rsidP="00354601">
      <w:pPr>
        <w:pStyle w:val="Laad2"/>
        <w:ind w:left="709" w:hanging="709"/>
      </w:pPr>
      <w:r w:rsidRPr="00FE3EA2">
        <w:t>Tellija projektijuht:</w:t>
      </w:r>
      <w:r w:rsidR="00FC3802">
        <w:t xml:space="preserve"> Allan Toim</w:t>
      </w:r>
      <w:r w:rsidRPr="00FE3EA2">
        <w:t>, tel: (+372) </w:t>
      </w:r>
      <w:r w:rsidR="00FC3802">
        <w:t>5256640</w:t>
      </w:r>
      <w:r w:rsidRPr="00FE3EA2">
        <w:t>, e-post:</w:t>
      </w:r>
      <w:r w:rsidR="00FC3802">
        <w:t xml:space="preserve"> allan.toim@transpordiamet.ee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lastRenderedPageBreak/>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lastRenderedPageBreak/>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2B753" w14:textId="77777777" w:rsidR="00A80D8C" w:rsidRDefault="00A80D8C" w:rsidP="00477903">
      <w:pPr>
        <w:spacing w:after="0" w:line="240" w:lineRule="auto"/>
      </w:pPr>
      <w:r>
        <w:separator/>
      </w:r>
    </w:p>
  </w:endnote>
  <w:endnote w:type="continuationSeparator" w:id="0">
    <w:p w14:paraId="20BC3605" w14:textId="77777777" w:rsidR="00A80D8C" w:rsidRDefault="00A80D8C"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BBAD0" w14:textId="77777777" w:rsidR="00A80D8C" w:rsidRDefault="00A80D8C" w:rsidP="00477903">
      <w:pPr>
        <w:spacing w:after="0" w:line="240" w:lineRule="auto"/>
      </w:pPr>
      <w:r>
        <w:separator/>
      </w:r>
    </w:p>
  </w:footnote>
  <w:footnote w:type="continuationSeparator" w:id="0">
    <w:p w14:paraId="2CC0957B" w14:textId="77777777" w:rsidR="00A80D8C" w:rsidRDefault="00A80D8C"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0D7A"/>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358D"/>
    <w:rsid w:val="000E7D72"/>
    <w:rsid w:val="000F344A"/>
    <w:rsid w:val="000F5CEF"/>
    <w:rsid w:val="00100ACC"/>
    <w:rsid w:val="00104D7E"/>
    <w:rsid w:val="00110E29"/>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6F24"/>
    <w:rsid w:val="0020769B"/>
    <w:rsid w:val="002210EE"/>
    <w:rsid w:val="002212C7"/>
    <w:rsid w:val="00226270"/>
    <w:rsid w:val="002268C4"/>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372"/>
    <w:rsid w:val="00433C8D"/>
    <w:rsid w:val="00433E87"/>
    <w:rsid w:val="00433EA0"/>
    <w:rsid w:val="0043470B"/>
    <w:rsid w:val="00436322"/>
    <w:rsid w:val="00440743"/>
    <w:rsid w:val="00455ECC"/>
    <w:rsid w:val="00477903"/>
    <w:rsid w:val="00486516"/>
    <w:rsid w:val="004905F4"/>
    <w:rsid w:val="004913E9"/>
    <w:rsid w:val="00494F7D"/>
    <w:rsid w:val="004C109B"/>
    <w:rsid w:val="004C340A"/>
    <w:rsid w:val="004D07C7"/>
    <w:rsid w:val="004D5F0C"/>
    <w:rsid w:val="004E2D20"/>
    <w:rsid w:val="00500DBF"/>
    <w:rsid w:val="00501EA1"/>
    <w:rsid w:val="00522402"/>
    <w:rsid w:val="005416A1"/>
    <w:rsid w:val="00541F08"/>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2736"/>
    <w:rsid w:val="00654DFF"/>
    <w:rsid w:val="00661642"/>
    <w:rsid w:val="00661985"/>
    <w:rsid w:val="00666250"/>
    <w:rsid w:val="006668B9"/>
    <w:rsid w:val="00674790"/>
    <w:rsid w:val="00680357"/>
    <w:rsid w:val="006B48EB"/>
    <w:rsid w:val="006B4C74"/>
    <w:rsid w:val="006C0595"/>
    <w:rsid w:val="006C59B1"/>
    <w:rsid w:val="006D1E78"/>
    <w:rsid w:val="006D2478"/>
    <w:rsid w:val="006D26D7"/>
    <w:rsid w:val="006D2959"/>
    <w:rsid w:val="006F1FD1"/>
    <w:rsid w:val="00725589"/>
    <w:rsid w:val="00736080"/>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286C"/>
    <w:rsid w:val="007D37E3"/>
    <w:rsid w:val="007D7FF5"/>
    <w:rsid w:val="007E2225"/>
    <w:rsid w:val="007E29B6"/>
    <w:rsid w:val="007E7096"/>
    <w:rsid w:val="007F0964"/>
    <w:rsid w:val="007F46A9"/>
    <w:rsid w:val="00816161"/>
    <w:rsid w:val="0082374A"/>
    <w:rsid w:val="00830827"/>
    <w:rsid w:val="0084059C"/>
    <w:rsid w:val="00864BB2"/>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20A7"/>
    <w:rsid w:val="009B3AC0"/>
    <w:rsid w:val="009C0427"/>
    <w:rsid w:val="009D1755"/>
    <w:rsid w:val="009D53C9"/>
    <w:rsid w:val="009D78FB"/>
    <w:rsid w:val="009E0B5A"/>
    <w:rsid w:val="009E39BB"/>
    <w:rsid w:val="009E7CD0"/>
    <w:rsid w:val="009F16F9"/>
    <w:rsid w:val="009F3D19"/>
    <w:rsid w:val="00A0039C"/>
    <w:rsid w:val="00A05EE9"/>
    <w:rsid w:val="00A107D0"/>
    <w:rsid w:val="00A27132"/>
    <w:rsid w:val="00A27EB6"/>
    <w:rsid w:val="00A332FE"/>
    <w:rsid w:val="00A34ACB"/>
    <w:rsid w:val="00A37A1E"/>
    <w:rsid w:val="00A43842"/>
    <w:rsid w:val="00A44CFF"/>
    <w:rsid w:val="00A74C47"/>
    <w:rsid w:val="00A80D8C"/>
    <w:rsid w:val="00A926AF"/>
    <w:rsid w:val="00A93EAA"/>
    <w:rsid w:val="00A9737E"/>
    <w:rsid w:val="00AA0A93"/>
    <w:rsid w:val="00AA7BD1"/>
    <w:rsid w:val="00AB0FE5"/>
    <w:rsid w:val="00AC06B2"/>
    <w:rsid w:val="00AD33F0"/>
    <w:rsid w:val="00AE361F"/>
    <w:rsid w:val="00AE6816"/>
    <w:rsid w:val="00AE7FFA"/>
    <w:rsid w:val="00AF034C"/>
    <w:rsid w:val="00B003BA"/>
    <w:rsid w:val="00B020D0"/>
    <w:rsid w:val="00B03DF7"/>
    <w:rsid w:val="00B04B0C"/>
    <w:rsid w:val="00B224A4"/>
    <w:rsid w:val="00B44F3A"/>
    <w:rsid w:val="00B55333"/>
    <w:rsid w:val="00B6094E"/>
    <w:rsid w:val="00B61A03"/>
    <w:rsid w:val="00B62026"/>
    <w:rsid w:val="00B7369A"/>
    <w:rsid w:val="00B85D5D"/>
    <w:rsid w:val="00B927B7"/>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26988"/>
    <w:rsid w:val="00C309DC"/>
    <w:rsid w:val="00C42DB3"/>
    <w:rsid w:val="00C45652"/>
    <w:rsid w:val="00C52CCD"/>
    <w:rsid w:val="00C6127C"/>
    <w:rsid w:val="00C662EA"/>
    <w:rsid w:val="00C7625C"/>
    <w:rsid w:val="00C9676A"/>
    <w:rsid w:val="00C96C95"/>
    <w:rsid w:val="00CA0026"/>
    <w:rsid w:val="00CB3658"/>
    <w:rsid w:val="00CD0458"/>
    <w:rsid w:val="00CD3159"/>
    <w:rsid w:val="00CE6CAA"/>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E77A6"/>
    <w:rsid w:val="00DF12A9"/>
    <w:rsid w:val="00E1305A"/>
    <w:rsid w:val="00E156CA"/>
    <w:rsid w:val="00E346D8"/>
    <w:rsid w:val="00E368A2"/>
    <w:rsid w:val="00E42828"/>
    <w:rsid w:val="00E47CEF"/>
    <w:rsid w:val="00E56209"/>
    <w:rsid w:val="00E57EFE"/>
    <w:rsid w:val="00E62794"/>
    <w:rsid w:val="00E627F8"/>
    <w:rsid w:val="00E65B1A"/>
    <w:rsid w:val="00E66FD1"/>
    <w:rsid w:val="00E73634"/>
    <w:rsid w:val="00E752F6"/>
    <w:rsid w:val="00E8099F"/>
    <w:rsid w:val="00E8230C"/>
    <w:rsid w:val="00E84E0F"/>
    <w:rsid w:val="00E86CE4"/>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438F7"/>
    <w:rsid w:val="00F62779"/>
    <w:rsid w:val="00F70D43"/>
    <w:rsid w:val="00F72E1D"/>
    <w:rsid w:val="00F778BD"/>
    <w:rsid w:val="00F86299"/>
    <w:rsid w:val="00F96D09"/>
    <w:rsid w:val="00F97271"/>
    <w:rsid w:val="00FA0585"/>
    <w:rsid w:val="00FA4850"/>
    <w:rsid w:val="00FB324C"/>
    <w:rsid w:val="00FB3B37"/>
    <w:rsid w:val="00FC11E1"/>
    <w:rsid w:val="00FC2017"/>
    <w:rsid w:val="00FC3802"/>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
        <AccountId xsi:nil="true"/>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2.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E5975BEB-7DC3-43DE-AA61-B6853195E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2761</Words>
  <Characters>16014</Characters>
  <Application>Microsoft Office Word</Application>
  <DocSecurity>0</DocSecurity>
  <Lines>133</Lines>
  <Paragraphs>37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Allan Toim</cp:lastModifiedBy>
  <cp:revision>3</cp:revision>
  <dcterms:created xsi:type="dcterms:W3CDTF">2022-02-21T07:38:00Z</dcterms:created>
  <dcterms:modified xsi:type="dcterms:W3CDTF">2022-02-21T08:44:00Z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